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9223 „Metalų ir lydinių korozija. Atmosferų koroziškumas.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koroziškumo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>Spyruoklinės poveržlės arba kontraveržlės</w:t>
            </w:r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>Suveržimo kokybė tikrinama 0,30 mm storio tarpumačiu,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710D" w14:textId="77777777" w:rsidR="008B51DF" w:rsidRDefault="008B51DF" w:rsidP="00387992">
      <w:pPr>
        <w:spacing w:after="0" w:line="240" w:lineRule="auto"/>
      </w:pPr>
      <w:r>
        <w:separator/>
      </w:r>
    </w:p>
  </w:endnote>
  <w:endnote w:type="continuationSeparator" w:id="0">
    <w:p w14:paraId="26712680" w14:textId="77777777" w:rsidR="008B51DF" w:rsidRDefault="008B51D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E31B" w14:textId="77777777" w:rsidR="008B51DF" w:rsidRDefault="008B51DF" w:rsidP="00387992">
      <w:pPr>
        <w:spacing w:after="0" w:line="240" w:lineRule="auto"/>
      </w:pPr>
      <w:r>
        <w:separator/>
      </w:r>
    </w:p>
  </w:footnote>
  <w:footnote w:type="continuationSeparator" w:id="0">
    <w:p w14:paraId="7255E2D5" w14:textId="77777777" w:rsidR="008B51DF" w:rsidRDefault="008B51DF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rekonstravimas/_layouts/15/DocIdRedir.aspx?ID=PVIS-1940176663-201</Url>
      <Description>PVIS-1940176663-201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PVIS-1940176663-201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A2CC43-ED7C-4308-9E5D-1BA5CB777882}"/>
</file>

<file path=customXml/itemProps3.xml><?xml version="1.0" encoding="utf-8"?>
<ds:datastoreItem xmlns:ds="http://schemas.openxmlformats.org/officeDocument/2006/customXml" ds:itemID="{A5639AD2-3F68-4A66-B96E-8D1D7BDD9F94}"/>
</file>

<file path=customXml/itemProps4.xml><?xml version="1.0" encoding="utf-8"?>
<ds:datastoreItem xmlns:ds="http://schemas.openxmlformats.org/officeDocument/2006/customXml" ds:itemID="{B58B099B-7B2D-4083-B0AB-5E2E4A309467}"/>
</file>

<file path=customXml/itemProps5.xml><?xml version="1.0" encoding="utf-8"?>
<ds:datastoreItem xmlns:ds="http://schemas.openxmlformats.org/officeDocument/2006/customXml" ds:itemID="{136BC68D-EB82-4B76-B88A-6B6C2D2247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6</cp:revision>
  <cp:lastPrinted>2014-01-17T08:07:00Z</cp:lastPrinted>
  <dcterms:created xsi:type="dcterms:W3CDTF">2022-12-21T18:10:00Z</dcterms:created>
  <dcterms:modified xsi:type="dcterms:W3CDTF">2022-12-22T07:25:00Z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768201ed-1518-45be-9e9e-328e7d165fe8</vt:lpwstr>
  </property>
</Properties>
</file>